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F83470" w14:textId="77777777" w:rsidR="00995FF6" w:rsidRPr="00331048" w:rsidRDefault="00524A64">
      <w:pPr>
        <w:rPr>
          <w:rFonts w:ascii="Times New Roman" w:hAnsi="Times New Roman" w:cs="Times New Roman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E1C16" w:rsidRPr="00331048">
        <w:rPr>
          <w:rFonts w:ascii="Times New Roman" w:hAnsi="Times New Roman" w:cs="Times New Roman"/>
          <w:sz w:val="20"/>
          <w:szCs w:val="20"/>
        </w:rPr>
        <w:t>May 13, 2015</w:t>
      </w:r>
    </w:p>
    <w:p w14:paraId="53008A46" w14:textId="77777777" w:rsidR="00995FF6" w:rsidRPr="00331048" w:rsidRDefault="00995FF6">
      <w:pPr>
        <w:rPr>
          <w:rFonts w:ascii="Times New Roman" w:hAnsi="Times New Roman" w:cs="Times New Roman"/>
          <w:sz w:val="20"/>
          <w:szCs w:val="20"/>
        </w:rPr>
      </w:pPr>
    </w:p>
    <w:p w14:paraId="56C5743F" w14:textId="77777777" w:rsidR="00FE1C16" w:rsidRPr="00331048" w:rsidRDefault="00FE1C16">
      <w:pPr>
        <w:rPr>
          <w:rFonts w:ascii="Times New Roman" w:hAnsi="Times New Roman" w:cs="Times New Roman"/>
          <w:sz w:val="20"/>
          <w:szCs w:val="20"/>
        </w:rPr>
      </w:pPr>
    </w:p>
    <w:p w14:paraId="70098667" w14:textId="77777777" w:rsidR="00995FF6" w:rsidRPr="00331048" w:rsidRDefault="00995FF6">
      <w:pPr>
        <w:rPr>
          <w:rFonts w:ascii="Times New Roman" w:hAnsi="Times New Roman" w:cs="Times New Roman"/>
          <w:sz w:val="20"/>
          <w:szCs w:val="20"/>
        </w:rPr>
      </w:pPr>
      <w:r w:rsidRPr="00331048">
        <w:rPr>
          <w:rFonts w:ascii="Times New Roman" w:hAnsi="Times New Roman" w:cs="Times New Roman"/>
          <w:sz w:val="20"/>
          <w:szCs w:val="20"/>
        </w:rPr>
        <w:t>Dr. Wai-Ying Chow</w:t>
      </w:r>
    </w:p>
    <w:p w14:paraId="3875FE60" w14:textId="77777777" w:rsidR="00995FF6" w:rsidRPr="00331048" w:rsidRDefault="00995FF6">
      <w:pPr>
        <w:rPr>
          <w:rFonts w:ascii="Times New Roman" w:hAnsi="Times New Roman" w:cs="Times New Roman"/>
          <w:sz w:val="20"/>
          <w:szCs w:val="20"/>
        </w:rPr>
      </w:pPr>
      <w:r w:rsidRPr="00331048">
        <w:rPr>
          <w:rFonts w:ascii="Times New Roman" w:hAnsi="Times New Roman" w:cs="Times New Roman"/>
          <w:sz w:val="20"/>
          <w:szCs w:val="20"/>
        </w:rPr>
        <w:t>Dr. Christina Chhin</w:t>
      </w:r>
    </w:p>
    <w:p w14:paraId="21AC8484" w14:textId="77777777" w:rsidR="00995FF6" w:rsidRPr="00331048" w:rsidRDefault="00995FF6">
      <w:pPr>
        <w:rPr>
          <w:rFonts w:ascii="Times New Roman" w:hAnsi="Times New Roman" w:cs="Times New Roman"/>
          <w:sz w:val="20"/>
          <w:szCs w:val="20"/>
        </w:rPr>
      </w:pPr>
      <w:r w:rsidRPr="00331048">
        <w:rPr>
          <w:rFonts w:ascii="Times New Roman" w:hAnsi="Times New Roman" w:cs="Times New Roman"/>
          <w:sz w:val="20"/>
          <w:szCs w:val="20"/>
        </w:rPr>
        <w:t>Dr. Rebecca Kang McGill-Wilkinson</w:t>
      </w:r>
    </w:p>
    <w:p w14:paraId="7264750C" w14:textId="77777777" w:rsidR="00995FF6" w:rsidRPr="00331048" w:rsidRDefault="00995FF6">
      <w:pPr>
        <w:rPr>
          <w:rFonts w:ascii="Times New Roman" w:hAnsi="Times New Roman" w:cs="Times New Roman"/>
          <w:sz w:val="20"/>
          <w:szCs w:val="20"/>
        </w:rPr>
      </w:pPr>
      <w:r w:rsidRPr="00331048">
        <w:rPr>
          <w:rFonts w:ascii="Times New Roman" w:hAnsi="Times New Roman" w:cs="Times New Roman"/>
          <w:sz w:val="20"/>
          <w:szCs w:val="20"/>
        </w:rPr>
        <w:t>Institute of Education Sciences</w:t>
      </w:r>
    </w:p>
    <w:p w14:paraId="12EB36F0" w14:textId="77777777" w:rsidR="00995FF6" w:rsidRPr="00331048" w:rsidRDefault="00995FF6">
      <w:pPr>
        <w:rPr>
          <w:rFonts w:ascii="Times New Roman" w:hAnsi="Times New Roman" w:cs="Times New Roman"/>
          <w:sz w:val="20"/>
          <w:szCs w:val="20"/>
        </w:rPr>
      </w:pPr>
      <w:r w:rsidRPr="00331048">
        <w:rPr>
          <w:rFonts w:ascii="Times New Roman" w:hAnsi="Times New Roman" w:cs="Times New Roman"/>
          <w:sz w:val="20"/>
          <w:szCs w:val="20"/>
        </w:rPr>
        <w:t>Washington, DC</w:t>
      </w:r>
    </w:p>
    <w:p w14:paraId="64A7461D" w14:textId="77777777" w:rsidR="00995FF6" w:rsidRPr="00331048" w:rsidRDefault="00995FF6">
      <w:pPr>
        <w:rPr>
          <w:rFonts w:ascii="Times New Roman" w:hAnsi="Times New Roman" w:cs="Times New Roman"/>
          <w:sz w:val="20"/>
          <w:szCs w:val="20"/>
        </w:rPr>
      </w:pPr>
    </w:p>
    <w:p w14:paraId="0039B7D5" w14:textId="77777777" w:rsidR="00995FF6" w:rsidRPr="00331048" w:rsidRDefault="00995FF6">
      <w:pPr>
        <w:rPr>
          <w:rFonts w:ascii="Times New Roman" w:hAnsi="Times New Roman" w:cs="Times New Roman"/>
          <w:sz w:val="20"/>
          <w:szCs w:val="20"/>
        </w:rPr>
      </w:pPr>
      <w:r w:rsidRPr="00331048">
        <w:rPr>
          <w:rFonts w:ascii="Times New Roman" w:hAnsi="Times New Roman" w:cs="Times New Roman"/>
          <w:sz w:val="20"/>
          <w:szCs w:val="20"/>
        </w:rPr>
        <w:t>Dear Dr. Chow, Dr. Chhin, and Dr. Kang McGill-Wilkinson,</w:t>
      </w:r>
    </w:p>
    <w:p w14:paraId="414E0C11" w14:textId="77777777" w:rsidR="00995FF6" w:rsidRPr="00331048" w:rsidRDefault="00995FF6">
      <w:pPr>
        <w:rPr>
          <w:rFonts w:ascii="Times New Roman" w:hAnsi="Times New Roman" w:cs="Times New Roman"/>
          <w:sz w:val="20"/>
          <w:szCs w:val="20"/>
        </w:rPr>
      </w:pPr>
    </w:p>
    <w:p w14:paraId="6A31D007" w14:textId="77777777" w:rsidR="00D979EA" w:rsidRPr="00331048" w:rsidRDefault="00353F82" w:rsidP="00D979EA">
      <w:pPr>
        <w:rPr>
          <w:rFonts w:ascii="Times New Roman" w:hAnsi="Times New Roman" w:cs="Times New Roman"/>
          <w:sz w:val="20"/>
          <w:szCs w:val="20"/>
        </w:rPr>
      </w:pPr>
      <w:r w:rsidRPr="00331048">
        <w:rPr>
          <w:rFonts w:ascii="Times New Roman" w:hAnsi="Times New Roman" w:cs="Times New Roman"/>
          <w:sz w:val="20"/>
          <w:szCs w:val="20"/>
        </w:rPr>
        <w:tab/>
      </w:r>
      <w:r w:rsidR="00995FF6" w:rsidRPr="00331048">
        <w:rPr>
          <w:rFonts w:ascii="Times New Roman" w:hAnsi="Times New Roman" w:cs="Times New Roman"/>
          <w:sz w:val="20"/>
          <w:szCs w:val="20"/>
        </w:rPr>
        <w:t xml:space="preserve">We </w:t>
      </w:r>
      <w:del w:id="0" w:author="Paul Benson" w:date="2015-05-13T13:58:00Z">
        <w:r w:rsidR="00995FF6" w:rsidRPr="00331048" w:rsidDel="00410A7A">
          <w:rPr>
            <w:rFonts w:ascii="Times New Roman" w:hAnsi="Times New Roman" w:cs="Times New Roman"/>
            <w:sz w:val="20"/>
            <w:szCs w:val="20"/>
          </w:rPr>
          <w:delText>are writing</w:delText>
        </w:r>
      </w:del>
      <w:ins w:id="1" w:author="Paul Benson" w:date="2015-05-13T13:58:00Z">
        <w:r w:rsidR="00410A7A">
          <w:rPr>
            <w:rFonts w:ascii="Times New Roman" w:hAnsi="Times New Roman" w:cs="Times New Roman"/>
            <w:sz w:val="20"/>
            <w:szCs w:val="20"/>
          </w:rPr>
          <w:t>write</w:t>
        </w:r>
      </w:ins>
      <w:r w:rsidR="00995FF6" w:rsidRPr="00331048">
        <w:rPr>
          <w:rFonts w:ascii="Times New Roman" w:hAnsi="Times New Roman" w:cs="Times New Roman"/>
          <w:sz w:val="20"/>
          <w:szCs w:val="20"/>
        </w:rPr>
        <w:t xml:space="preserve"> to state our intent to apply for $1,400,000 from the Institute of Educatio</w:t>
      </w:r>
      <w:r w:rsidR="00AF3C94" w:rsidRPr="00331048">
        <w:rPr>
          <w:rFonts w:ascii="Times New Roman" w:hAnsi="Times New Roman" w:cs="Times New Roman"/>
          <w:sz w:val="20"/>
          <w:szCs w:val="20"/>
        </w:rPr>
        <w:t xml:space="preserve">n Sciences (IES) to support a </w:t>
      </w:r>
      <w:proofErr w:type="gramStart"/>
      <w:r w:rsidR="00AF3C94" w:rsidRPr="00331048">
        <w:rPr>
          <w:rFonts w:ascii="Times New Roman" w:hAnsi="Times New Roman" w:cs="Times New Roman"/>
          <w:sz w:val="20"/>
          <w:szCs w:val="20"/>
        </w:rPr>
        <w:t>three year</w:t>
      </w:r>
      <w:proofErr w:type="gramEnd"/>
      <w:r w:rsidR="00AF3C94" w:rsidRPr="00331048">
        <w:rPr>
          <w:rFonts w:ascii="Times New Roman" w:hAnsi="Times New Roman" w:cs="Times New Roman"/>
          <w:sz w:val="20"/>
          <w:szCs w:val="20"/>
        </w:rPr>
        <w:t xml:space="preserve"> </w:t>
      </w:r>
      <w:r w:rsidR="00995FF6" w:rsidRPr="00331048">
        <w:rPr>
          <w:rFonts w:ascii="Times New Roman" w:hAnsi="Times New Roman" w:cs="Times New Roman"/>
          <w:sz w:val="20"/>
          <w:szCs w:val="20"/>
        </w:rPr>
        <w:t xml:space="preserve">replication </w:t>
      </w:r>
      <w:r w:rsidR="00AF3C94" w:rsidRPr="00331048">
        <w:rPr>
          <w:rFonts w:ascii="Times New Roman" w:hAnsi="Times New Roman" w:cs="Times New Roman"/>
          <w:sz w:val="20"/>
          <w:szCs w:val="20"/>
        </w:rPr>
        <w:t xml:space="preserve">and expansion </w:t>
      </w:r>
      <w:r w:rsidR="005B5959" w:rsidRPr="00331048">
        <w:rPr>
          <w:rFonts w:ascii="Times New Roman" w:hAnsi="Times New Roman" w:cs="Times New Roman"/>
          <w:sz w:val="20"/>
          <w:szCs w:val="20"/>
        </w:rPr>
        <w:t xml:space="preserve">of a study </w:t>
      </w:r>
      <w:r w:rsidR="00D979EA" w:rsidRPr="00331048">
        <w:rPr>
          <w:rFonts w:ascii="Times New Roman" w:hAnsi="Times New Roman" w:cs="Times New Roman"/>
          <w:sz w:val="20"/>
          <w:szCs w:val="20"/>
        </w:rPr>
        <w:t>entitled “Powering Up Secondary Writers to Learn About Their Communities Through Place-Based Science in the Southern Tier.”</w:t>
      </w:r>
      <w:r w:rsidR="00441CC4" w:rsidRPr="00331048">
        <w:rPr>
          <w:rFonts w:ascii="Times New Roman" w:hAnsi="Times New Roman" w:cs="Times New Roman"/>
          <w:sz w:val="20"/>
          <w:szCs w:val="20"/>
        </w:rPr>
        <w:t xml:space="preserve"> </w:t>
      </w:r>
      <w:r w:rsidR="00AF3C94" w:rsidRPr="00331048">
        <w:rPr>
          <w:rFonts w:ascii="Times New Roman" w:hAnsi="Times New Roman" w:cs="Times New Roman"/>
          <w:sz w:val="20"/>
          <w:szCs w:val="20"/>
        </w:rPr>
        <w:t xml:space="preserve">We intend to </w:t>
      </w:r>
      <w:r w:rsidRPr="00331048">
        <w:rPr>
          <w:rFonts w:ascii="Times New Roman" w:hAnsi="Times New Roman" w:cs="Times New Roman"/>
          <w:sz w:val="20"/>
          <w:szCs w:val="20"/>
        </w:rPr>
        <w:t>apply for the Effective Teacher and Tea</w:t>
      </w:r>
      <w:r w:rsidR="00402F93" w:rsidRPr="00331048">
        <w:rPr>
          <w:rFonts w:ascii="Times New Roman" w:hAnsi="Times New Roman" w:cs="Times New Roman"/>
          <w:sz w:val="20"/>
          <w:szCs w:val="20"/>
        </w:rPr>
        <w:t>ching grant and focu</w:t>
      </w:r>
      <w:r w:rsidR="00CF28CB" w:rsidRPr="00331048">
        <w:rPr>
          <w:rFonts w:ascii="Times New Roman" w:hAnsi="Times New Roman" w:cs="Times New Roman"/>
          <w:sz w:val="20"/>
          <w:szCs w:val="20"/>
        </w:rPr>
        <w:t xml:space="preserve">s on goal three </w:t>
      </w:r>
      <w:del w:id="2" w:author="Paul Benson" w:date="2015-05-13T13:59:00Z">
        <w:r w:rsidR="00BF7001" w:rsidRPr="00331048" w:rsidDel="00410A7A">
          <w:rPr>
            <w:rFonts w:ascii="Times New Roman" w:hAnsi="Times New Roman" w:cs="Times New Roman"/>
            <w:sz w:val="20"/>
            <w:szCs w:val="20"/>
          </w:rPr>
          <w:delText xml:space="preserve">which </w:delText>
        </w:r>
      </w:del>
      <w:ins w:id="3" w:author="Paul Benson" w:date="2015-05-13T13:59:00Z">
        <w:r w:rsidR="00410A7A">
          <w:rPr>
            <w:rFonts w:ascii="Times New Roman" w:hAnsi="Times New Roman" w:cs="Times New Roman"/>
            <w:sz w:val="20"/>
            <w:szCs w:val="20"/>
          </w:rPr>
          <w:t>that</w:t>
        </w:r>
        <w:r w:rsidR="00410A7A" w:rsidRPr="00331048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r w:rsidR="00BF7001" w:rsidRPr="00331048">
        <w:rPr>
          <w:rFonts w:ascii="Times New Roman" w:hAnsi="Times New Roman" w:cs="Times New Roman"/>
          <w:sz w:val="20"/>
          <w:szCs w:val="20"/>
        </w:rPr>
        <w:t>target</w:t>
      </w:r>
      <w:del w:id="4" w:author="Paul Benson" w:date="2015-05-13T13:59:00Z">
        <w:r w:rsidR="00BF7001" w:rsidRPr="00331048" w:rsidDel="00410A7A">
          <w:rPr>
            <w:rFonts w:ascii="Times New Roman" w:hAnsi="Times New Roman" w:cs="Times New Roman"/>
            <w:sz w:val="20"/>
            <w:szCs w:val="20"/>
          </w:rPr>
          <w:delText>s</w:delText>
        </w:r>
      </w:del>
      <w:r w:rsidR="00BF7001" w:rsidRPr="00331048">
        <w:rPr>
          <w:rFonts w:ascii="Times New Roman" w:hAnsi="Times New Roman" w:cs="Times New Roman"/>
          <w:sz w:val="20"/>
          <w:szCs w:val="20"/>
        </w:rPr>
        <w:t xml:space="preserve"> </w:t>
      </w:r>
      <w:r w:rsidR="00CF28CB" w:rsidRPr="00331048">
        <w:rPr>
          <w:rFonts w:ascii="Times New Roman" w:hAnsi="Times New Roman" w:cs="Times New Roman"/>
          <w:sz w:val="20"/>
          <w:szCs w:val="20"/>
        </w:rPr>
        <w:t>efficacy and r</w:t>
      </w:r>
      <w:r w:rsidR="00402F93" w:rsidRPr="00331048">
        <w:rPr>
          <w:rFonts w:ascii="Times New Roman" w:hAnsi="Times New Roman" w:cs="Times New Roman"/>
          <w:sz w:val="20"/>
          <w:szCs w:val="20"/>
        </w:rPr>
        <w:t xml:space="preserve">eplication.  </w:t>
      </w:r>
    </w:p>
    <w:p w14:paraId="14067B55" w14:textId="77777777" w:rsidR="00353F82" w:rsidRPr="00331048" w:rsidRDefault="00353F82" w:rsidP="00D979EA">
      <w:pPr>
        <w:rPr>
          <w:rFonts w:ascii="Times New Roman" w:hAnsi="Times New Roman" w:cs="Times New Roman"/>
          <w:sz w:val="20"/>
          <w:szCs w:val="20"/>
        </w:rPr>
      </w:pPr>
    </w:p>
    <w:p w14:paraId="57B616BD" w14:textId="77777777" w:rsidR="00886FBD" w:rsidRPr="00331048" w:rsidRDefault="00353F82" w:rsidP="00D979EA">
      <w:pPr>
        <w:rPr>
          <w:rFonts w:ascii="Times New Roman" w:hAnsi="Times New Roman" w:cs="Times New Roman"/>
          <w:sz w:val="20"/>
          <w:szCs w:val="20"/>
        </w:rPr>
      </w:pPr>
      <w:r w:rsidRPr="00331048">
        <w:rPr>
          <w:rFonts w:ascii="Times New Roman" w:hAnsi="Times New Roman" w:cs="Times New Roman"/>
          <w:sz w:val="20"/>
          <w:szCs w:val="20"/>
        </w:rPr>
        <w:tab/>
        <w:t xml:space="preserve">Our research team </w:t>
      </w:r>
      <w:r w:rsidR="00A3317D" w:rsidRPr="00331048">
        <w:rPr>
          <w:rFonts w:ascii="Times New Roman" w:hAnsi="Times New Roman" w:cs="Times New Roman"/>
          <w:sz w:val="20"/>
          <w:szCs w:val="20"/>
        </w:rPr>
        <w:t>consists of faculty</w:t>
      </w:r>
      <w:r w:rsidR="00536017" w:rsidRPr="00331048">
        <w:rPr>
          <w:rFonts w:ascii="Times New Roman" w:hAnsi="Times New Roman" w:cs="Times New Roman"/>
          <w:sz w:val="20"/>
          <w:szCs w:val="20"/>
        </w:rPr>
        <w:t xml:space="preserve"> from three State University of New York</w:t>
      </w:r>
      <w:r w:rsidR="00C042E4" w:rsidRPr="00331048">
        <w:rPr>
          <w:rFonts w:ascii="Times New Roman" w:hAnsi="Times New Roman" w:cs="Times New Roman"/>
          <w:sz w:val="20"/>
          <w:szCs w:val="20"/>
        </w:rPr>
        <w:t xml:space="preserve"> (SUNY)</w:t>
      </w:r>
      <w:r w:rsidR="00536017" w:rsidRPr="00331048">
        <w:rPr>
          <w:rFonts w:ascii="Times New Roman" w:hAnsi="Times New Roman" w:cs="Times New Roman"/>
          <w:sz w:val="20"/>
          <w:szCs w:val="20"/>
        </w:rPr>
        <w:t xml:space="preserve"> institutions of higher education (Fredonia, New Paltz, and Jamestown Community College)</w:t>
      </w:r>
      <w:r w:rsidR="00C042E4" w:rsidRPr="00331048">
        <w:rPr>
          <w:rFonts w:ascii="Times New Roman" w:hAnsi="Times New Roman" w:cs="Times New Roman"/>
          <w:sz w:val="20"/>
          <w:szCs w:val="20"/>
        </w:rPr>
        <w:t xml:space="preserve"> brought together by a SUNY 4E (Energy, Environment, Economics, and Education) Network of Excellence </w:t>
      </w:r>
      <w:del w:id="5" w:author="Paul Benson" w:date="2015-05-13T14:00:00Z">
        <w:r w:rsidR="00C042E4" w:rsidRPr="00331048" w:rsidDel="00410A7A">
          <w:rPr>
            <w:rFonts w:ascii="Times New Roman" w:hAnsi="Times New Roman" w:cs="Times New Roman"/>
            <w:sz w:val="20"/>
            <w:szCs w:val="20"/>
          </w:rPr>
          <w:delText xml:space="preserve">travel </w:delText>
        </w:r>
      </w:del>
      <w:r w:rsidR="00C042E4" w:rsidRPr="00331048">
        <w:rPr>
          <w:rFonts w:ascii="Times New Roman" w:hAnsi="Times New Roman" w:cs="Times New Roman"/>
          <w:sz w:val="20"/>
          <w:szCs w:val="20"/>
        </w:rPr>
        <w:t>grant in 2014</w:t>
      </w:r>
      <w:r w:rsidR="00D74143" w:rsidRPr="00331048">
        <w:rPr>
          <w:rFonts w:ascii="Times New Roman" w:hAnsi="Times New Roman" w:cs="Times New Roman"/>
          <w:sz w:val="20"/>
          <w:szCs w:val="20"/>
        </w:rPr>
        <w:t xml:space="preserve"> to initiate </w:t>
      </w:r>
      <w:r w:rsidR="005B5959" w:rsidRPr="00331048">
        <w:rPr>
          <w:rFonts w:ascii="Times New Roman" w:hAnsi="Times New Roman" w:cs="Times New Roman"/>
          <w:sz w:val="20"/>
          <w:szCs w:val="20"/>
        </w:rPr>
        <w:t>a res</w:t>
      </w:r>
      <w:r w:rsidR="00D74143" w:rsidRPr="00331048">
        <w:rPr>
          <w:rFonts w:ascii="Times New Roman" w:hAnsi="Times New Roman" w:cs="Times New Roman"/>
          <w:sz w:val="20"/>
          <w:szCs w:val="20"/>
        </w:rPr>
        <w:t xml:space="preserve">earch study targeting middle school </w:t>
      </w:r>
      <w:r w:rsidR="005B5959" w:rsidRPr="00331048">
        <w:rPr>
          <w:rFonts w:ascii="Times New Roman" w:hAnsi="Times New Roman" w:cs="Times New Roman"/>
          <w:sz w:val="20"/>
          <w:szCs w:val="20"/>
        </w:rPr>
        <w:t>student writing</w:t>
      </w:r>
      <w:r w:rsidR="00536017" w:rsidRPr="00331048">
        <w:rPr>
          <w:rFonts w:ascii="Times New Roman" w:hAnsi="Times New Roman" w:cs="Times New Roman"/>
          <w:sz w:val="20"/>
          <w:szCs w:val="20"/>
        </w:rPr>
        <w:t>. Together, we hope to continue to investigate</w:t>
      </w:r>
      <w:r w:rsidR="003C4F59" w:rsidRPr="00331048">
        <w:rPr>
          <w:rFonts w:ascii="Times New Roman" w:hAnsi="Times New Roman" w:cs="Times New Roman"/>
          <w:sz w:val="20"/>
          <w:szCs w:val="20"/>
        </w:rPr>
        <w:t xml:space="preserve"> </w:t>
      </w:r>
      <w:r w:rsidR="00A3317D" w:rsidRPr="00331048">
        <w:rPr>
          <w:rFonts w:ascii="Times New Roman" w:hAnsi="Times New Roman" w:cs="Times New Roman"/>
          <w:sz w:val="20"/>
          <w:szCs w:val="20"/>
        </w:rPr>
        <w:t>academic</w:t>
      </w:r>
      <w:r w:rsidR="00D74143" w:rsidRPr="00331048">
        <w:rPr>
          <w:rFonts w:ascii="Times New Roman" w:hAnsi="Times New Roman" w:cs="Times New Roman"/>
          <w:sz w:val="20"/>
          <w:szCs w:val="20"/>
        </w:rPr>
        <w:t xml:space="preserve"> writing in both middle and high </w:t>
      </w:r>
      <w:r w:rsidR="00402F93" w:rsidRPr="00331048">
        <w:rPr>
          <w:rFonts w:ascii="Times New Roman" w:hAnsi="Times New Roman" w:cs="Times New Roman"/>
          <w:sz w:val="20"/>
          <w:szCs w:val="20"/>
        </w:rPr>
        <w:t>school</w:t>
      </w:r>
      <w:r w:rsidR="00A3317D" w:rsidRPr="00331048">
        <w:rPr>
          <w:rFonts w:ascii="Times New Roman" w:hAnsi="Times New Roman" w:cs="Times New Roman"/>
          <w:sz w:val="20"/>
          <w:szCs w:val="20"/>
        </w:rPr>
        <w:t xml:space="preserve">s </w:t>
      </w:r>
      <w:r w:rsidR="00536017" w:rsidRPr="00331048">
        <w:rPr>
          <w:rFonts w:ascii="Times New Roman" w:hAnsi="Times New Roman" w:cs="Times New Roman"/>
          <w:sz w:val="20"/>
          <w:szCs w:val="20"/>
        </w:rPr>
        <w:t xml:space="preserve">in Western New York State </w:t>
      </w:r>
      <w:r w:rsidR="001727D9" w:rsidRPr="00331048">
        <w:rPr>
          <w:rFonts w:ascii="Times New Roman" w:hAnsi="Times New Roman" w:cs="Times New Roman"/>
          <w:sz w:val="20"/>
          <w:szCs w:val="20"/>
        </w:rPr>
        <w:t>through a larger 4E Network of Excellence grant ($135,000)</w:t>
      </w:r>
      <w:r w:rsidR="00562440" w:rsidRPr="00331048">
        <w:rPr>
          <w:rFonts w:ascii="Times New Roman" w:hAnsi="Times New Roman" w:cs="Times New Roman"/>
          <w:sz w:val="20"/>
          <w:szCs w:val="20"/>
        </w:rPr>
        <w:t xml:space="preserve"> </w:t>
      </w:r>
      <w:r w:rsidR="00562440" w:rsidRPr="00410A7A">
        <w:rPr>
          <w:rFonts w:ascii="Times New Roman" w:hAnsi="Times New Roman" w:cs="Times New Roman"/>
          <w:sz w:val="20"/>
          <w:szCs w:val="20"/>
        </w:rPr>
        <w:t>during the 2015-2016 academic</w:t>
      </w:r>
      <w:ins w:id="6" w:author="Paul Benson" w:date="2015-05-13T14:01:00Z">
        <w:r w:rsidR="00410A7A" w:rsidRPr="00410A7A">
          <w:rPr>
            <w:rFonts w:ascii="Times New Roman" w:hAnsi="Times New Roman" w:cs="Times New Roman"/>
            <w:sz w:val="20"/>
            <w:szCs w:val="20"/>
          </w:rPr>
          <w:t xml:space="preserve"> year</w:t>
        </w:r>
      </w:ins>
      <w:r w:rsidR="001727D9" w:rsidRPr="00410A7A">
        <w:rPr>
          <w:rFonts w:ascii="Times New Roman" w:hAnsi="Times New Roman" w:cs="Times New Roman"/>
          <w:sz w:val="20"/>
          <w:szCs w:val="20"/>
        </w:rPr>
        <w:t>.  We are awaiting notification of these funds to continue our collaboration.  By</w:t>
      </w:r>
      <w:r w:rsidR="00536017" w:rsidRPr="00410A7A">
        <w:rPr>
          <w:rFonts w:ascii="Times New Roman" w:hAnsi="Times New Roman" w:cs="Times New Roman"/>
          <w:sz w:val="20"/>
          <w:szCs w:val="20"/>
        </w:rPr>
        <w:t xml:space="preserve"> providing professional development </w:t>
      </w:r>
      <w:r w:rsidR="001727D9" w:rsidRPr="00410A7A">
        <w:rPr>
          <w:rFonts w:ascii="Times New Roman" w:hAnsi="Times New Roman" w:cs="Times New Roman"/>
          <w:sz w:val="20"/>
          <w:szCs w:val="20"/>
        </w:rPr>
        <w:t xml:space="preserve">to </w:t>
      </w:r>
      <w:r w:rsidR="00886FBD" w:rsidRPr="00410A7A">
        <w:rPr>
          <w:rFonts w:ascii="Times New Roman" w:hAnsi="Times New Roman" w:cs="Times New Roman"/>
          <w:sz w:val="20"/>
          <w:szCs w:val="20"/>
        </w:rPr>
        <w:t>science and social studies</w:t>
      </w:r>
      <w:r w:rsidR="00A3317D" w:rsidRPr="00410A7A">
        <w:rPr>
          <w:rFonts w:ascii="Times New Roman" w:hAnsi="Times New Roman" w:cs="Times New Roman"/>
          <w:sz w:val="20"/>
          <w:szCs w:val="20"/>
        </w:rPr>
        <w:t xml:space="preserve"> t</w:t>
      </w:r>
      <w:r w:rsidR="00402F93" w:rsidRPr="00410A7A">
        <w:rPr>
          <w:rFonts w:ascii="Times New Roman" w:hAnsi="Times New Roman" w:cs="Times New Roman"/>
          <w:sz w:val="20"/>
          <w:szCs w:val="20"/>
        </w:rPr>
        <w:t xml:space="preserve">eachers </w:t>
      </w:r>
      <w:r w:rsidR="004C30E9" w:rsidRPr="00410A7A">
        <w:rPr>
          <w:rFonts w:ascii="Times New Roman" w:hAnsi="Times New Roman" w:cs="Times New Roman"/>
          <w:sz w:val="20"/>
          <w:szCs w:val="20"/>
        </w:rPr>
        <w:t xml:space="preserve">on </w:t>
      </w:r>
      <w:r w:rsidR="00A73E03" w:rsidRPr="00410A7A">
        <w:rPr>
          <w:rFonts w:ascii="Times New Roman" w:hAnsi="Times New Roman" w:cs="Times New Roman"/>
          <w:sz w:val="20"/>
          <w:szCs w:val="20"/>
        </w:rPr>
        <w:t xml:space="preserve">writing skills using </w:t>
      </w:r>
      <w:ins w:id="7" w:author="Paul Benson" w:date="2015-05-13T14:10:00Z">
        <w:r w:rsidR="00410A7A" w:rsidRPr="00410A7A">
          <w:rPr>
            <w:rStyle w:val="il"/>
            <w:rFonts w:ascii="Times New Roman" w:eastAsia="Times New Roman" w:hAnsi="Times New Roman" w:cs="Times New Roman"/>
            <w:sz w:val="20"/>
            <w:szCs w:val="20"/>
          </w:rPr>
          <w:t>geospatial</w:t>
        </w:r>
        <w:r w:rsidR="00410A7A" w:rsidRPr="00410A7A">
          <w:rPr>
            <w:rFonts w:ascii="Times New Roman" w:eastAsia="Times New Roman" w:hAnsi="Times New Roman" w:cs="Times New Roman"/>
            <w:sz w:val="20"/>
            <w:szCs w:val="20"/>
          </w:rPr>
          <w:t xml:space="preserve"> reasoning </w:t>
        </w:r>
      </w:ins>
      <w:ins w:id="8" w:author="Paul Benson" w:date="2015-05-13T14:11:00Z">
        <w:r w:rsidR="00410A7A">
          <w:rPr>
            <w:rFonts w:ascii="Times New Roman" w:eastAsia="Times New Roman" w:hAnsi="Times New Roman" w:cs="Times New Roman"/>
            <w:sz w:val="20"/>
            <w:szCs w:val="20"/>
          </w:rPr>
          <w:t xml:space="preserve">and </w:t>
        </w:r>
      </w:ins>
      <w:r w:rsidR="00562440" w:rsidRPr="00410A7A">
        <w:rPr>
          <w:rFonts w:ascii="Times New Roman" w:hAnsi="Times New Roman" w:cs="Times New Roman"/>
          <w:sz w:val="20"/>
          <w:szCs w:val="20"/>
        </w:rPr>
        <w:t xml:space="preserve">place-based science, our research team </w:t>
      </w:r>
      <w:r w:rsidR="001727D9" w:rsidRPr="00410A7A">
        <w:rPr>
          <w:rFonts w:ascii="Times New Roman" w:hAnsi="Times New Roman" w:cs="Times New Roman"/>
          <w:sz w:val="20"/>
          <w:szCs w:val="20"/>
        </w:rPr>
        <w:t>hope</w:t>
      </w:r>
      <w:r w:rsidR="00562440" w:rsidRPr="00410A7A">
        <w:rPr>
          <w:rFonts w:ascii="Times New Roman" w:hAnsi="Times New Roman" w:cs="Times New Roman"/>
          <w:sz w:val="20"/>
          <w:szCs w:val="20"/>
        </w:rPr>
        <w:t>s</w:t>
      </w:r>
      <w:r w:rsidR="001727D9" w:rsidRPr="00410A7A">
        <w:rPr>
          <w:rFonts w:ascii="Times New Roman" w:hAnsi="Times New Roman" w:cs="Times New Roman"/>
          <w:sz w:val="20"/>
          <w:szCs w:val="20"/>
        </w:rPr>
        <w:t xml:space="preserve"> to show student gains in academic writing at the middle and high school levels</w:t>
      </w:r>
      <w:r w:rsidR="000D0DB0" w:rsidRPr="00410A7A">
        <w:rPr>
          <w:rFonts w:ascii="Times New Roman" w:hAnsi="Times New Roman" w:cs="Times New Roman"/>
          <w:sz w:val="20"/>
          <w:szCs w:val="20"/>
        </w:rPr>
        <w:t xml:space="preserve">.  </w:t>
      </w:r>
      <w:r w:rsidR="005B5959" w:rsidRPr="00410A7A">
        <w:rPr>
          <w:rFonts w:ascii="Times New Roman" w:hAnsi="Times New Roman" w:cs="Times New Roman"/>
          <w:sz w:val="20"/>
          <w:szCs w:val="20"/>
        </w:rPr>
        <w:t xml:space="preserve">If funded, professional development would be provided to </w:t>
      </w:r>
      <w:ins w:id="9" w:author="Paul Benson" w:date="2015-05-13T14:12:00Z">
        <w:r w:rsidR="00410A7A">
          <w:rPr>
            <w:rFonts w:ascii="Times New Roman" w:hAnsi="Times New Roman" w:cs="Times New Roman"/>
            <w:sz w:val="20"/>
            <w:szCs w:val="20"/>
          </w:rPr>
          <w:t xml:space="preserve">a cohort of </w:t>
        </w:r>
      </w:ins>
      <w:r w:rsidR="005B5959" w:rsidRPr="00410A7A">
        <w:rPr>
          <w:rFonts w:ascii="Times New Roman" w:hAnsi="Times New Roman" w:cs="Times New Roman"/>
          <w:sz w:val="20"/>
          <w:szCs w:val="20"/>
        </w:rPr>
        <w:t>approximately 70 teachers this summer.  The targeted teachers would implement evidence-based practices in writing in the fall and</w:t>
      </w:r>
      <w:r w:rsidR="005B5959" w:rsidRPr="00331048">
        <w:rPr>
          <w:rFonts w:ascii="Times New Roman" w:hAnsi="Times New Roman" w:cs="Times New Roman"/>
          <w:sz w:val="20"/>
          <w:szCs w:val="20"/>
        </w:rPr>
        <w:t xml:space="preserve"> </w:t>
      </w:r>
      <w:del w:id="10" w:author="Paul Benson" w:date="2015-05-13T14:13:00Z">
        <w:r w:rsidR="005B5959" w:rsidRPr="00331048" w:rsidDel="00410A7A">
          <w:rPr>
            <w:rFonts w:ascii="Times New Roman" w:hAnsi="Times New Roman" w:cs="Times New Roman"/>
            <w:sz w:val="20"/>
            <w:szCs w:val="20"/>
          </w:rPr>
          <w:delText>student writing</w:delText>
        </w:r>
      </w:del>
      <w:ins w:id="11" w:author="Paul Benson" w:date="2015-05-13T14:13:00Z">
        <w:r w:rsidR="00410A7A" w:rsidRPr="00331048">
          <w:rPr>
            <w:rFonts w:ascii="Times New Roman" w:hAnsi="Times New Roman" w:cs="Times New Roman"/>
            <w:sz w:val="20"/>
            <w:szCs w:val="20"/>
          </w:rPr>
          <w:t>student-writing</w:t>
        </w:r>
      </w:ins>
      <w:r w:rsidR="005B5959" w:rsidRPr="00331048">
        <w:rPr>
          <w:rFonts w:ascii="Times New Roman" w:hAnsi="Times New Roman" w:cs="Times New Roman"/>
          <w:sz w:val="20"/>
          <w:szCs w:val="20"/>
        </w:rPr>
        <w:t xml:space="preserve"> samples would be collected </w:t>
      </w:r>
      <w:ins w:id="12" w:author="Paul Benson" w:date="2015-05-13T14:13:00Z">
        <w:r w:rsidR="00410A7A">
          <w:rPr>
            <w:rFonts w:ascii="Times New Roman" w:hAnsi="Times New Roman" w:cs="Times New Roman"/>
            <w:sz w:val="20"/>
            <w:szCs w:val="20"/>
          </w:rPr>
          <w:t xml:space="preserve">and analyzed </w:t>
        </w:r>
      </w:ins>
      <w:r w:rsidR="005B5959" w:rsidRPr="00331048">
        <w:rPr>
          <w:rFonts w:ascii="Times New Roman" w:hAnsi="Times New Roman" w:cs="Times New Roman"/>
          <w:sz w:val="20"/>
          <w:szCs w:val="20"/>
        </w:rPr>
        <w:t xml:space="preserve">in </w:t>
      </w:r>
      <w:ins w:id="13" w:author="Paul Benson" w:date="2015-05-13T14:16:00Z">
        <w:r w:rsidR="00CE644C">
          <w:rPr>
            <w:rFonts w:ascii="Times New Roman" w:hAnsi="Times New Roman" w:cs="Times New Roman"/>
            <w:sz w:val="20"/>
            <w:szCs w:val="20"/>
          </w:rPr>
          <w:t>the</w:t>
        </w:r>
      </w:ins>
      <w:ins w:id="14" w:author="Paul Benson" w:date="2015-05-13T14:13:00Z">
        <w:r w:rsidR="00410A7A" w:rsidRPr="00331048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r w:rsidR="00D74143" w:rsidRPr="00331048">
        <w:rPr>
          <w:rFonts w:ascii="Times New Roman" w:hAnsi="Times New Roman" w:cs="Times New Roman"/>
          <w:sz w:val="20"/>
          <w:szCs w:val="20"/>
        </w:rPr>
        <w:t>spring</w:t>
      </w:r>
      <w:r w:rsidR="005B5959" w:rsidRPr="00331048">
        <w:rPr>
          <w:rFonts w:ascii="Times New Roman" w:hAnsi="Times New Roman" w:cs="Times New Roman"/>
          <w:sz w:val="20"/>
          <w:szCs w:val="20"/>
        </w:rPr>
        <w:t xml:space="preserve"> </w:t>
      </w:r>
      <w:ins w:id="15" w:author="Paul Benson" w:date="2015-05-13T14:17:00Z">
        <w:r w:rsidR="00CE644C">
          <w:rPr>
            <w:rFonts w:ascii="Times New Roman" w:hAnsi="Times New Roman" w:cs="Times New Roman"/>
            <w:sz w:val="20"/>
            <w:szCs w:val="20"/>
          </w:rPr>
          <w:t xml:space="preserve">of </w:t>
        </w:r>
      </w:ins>
      <w:r w:rsidR="005B5959" w:rsidRPr="00331048">
        <w:rPr>
          <w:rFonts w:ascii="Times New Roman" w:hAnsi="Times New Roman" w:cs="Times New Roman"/>
          <w:sz w:val="20"/>
          <w:szCs w:val="20"/>
        </w:rPr>
        <w:t>2016.</w:t>
      </w:r>
    </w:p>
    <w:p w14:paraId="7F932699" w14:textId="77777777" w:rsidR="00886FBD" w:rsidRPr="00331048" w:rsidRDefault="00886FBD" w:rsidP="00D979EA">
      <w:pPr>
        <w:rPr>
          <w:rFonts w:ascii="Times New Roman" w:hAnsi="Times New Roman" w:cs="Times New Roman"/>
          <w:sz w:val="20"/>
          <w:szCs w:val="20"/>
        </w:rPr>
      </w:pPr>
    </w:p>
    <w:p w14:paraId="4B3CC8E5" w14:textId="77777777" w:rsidR="00353F82" w:rsidRPr="00331048" w:rsidRDefault="00886FBD" w:rsidP="00D979EA">
      <w:pPr>
        <w:rPr>
          <w:rFonts w:ascii="Times New Roman" w:hAnsi="Times New Roman" w:cs="Times New Roman"/>
          <w:sz w:val="20"/>
          <w:szCs w:val="20"/>
        </w:rPr>
      </w:pPr>
      <w:r w:rsidRPr="00331048">
        <w:rPr>
          <w:rFonts w:ascii="Times New Roman" w:hAnsi="Times New Roman" w:cs="Times New Roman"/>
          <w:sz w:val="20"/>
          <w:szCs w:val="20"/>
        </w:rPr>
        <w:tab/>
      </w:r>
      <w:r w:rsidR="000D0DB0" w:rsidRPr="00331048">
        <w:rPr>
          <w:rFonts w:ascii="Times New Roman" w:hAnsi="Times New Roman" w:cs="Times New Roman"/>
          <w:sz w:val="20"/>
          <w:szCs w:val="20"/>
        </w:rPr>
        <w:t xml:space="preserve">The </w:t>
      </w:r>
      <w:r w:rsidR="004C30E9" w:rsidRPr="00331048">
        <w:rPr>
          <w:rFonts w:ascii="Times New Roman" w:hAnsi="Times New Roman" w:cs="Times New Roman"/>
          <w:sz w:val="20"/>
          <w:szCs w:val="20"/>
        </w:rPr>
        <w:t xml:space="preserve">Effective Teacher and Teaching funding would allow us to replicate and extend the </w:t>
      </w:r>
      <w:r w:rsidR="00161119" w:rsidRPr="00331048">
        <w:rPr>
          <w:rFonts w:ascii="Times New Roman" w:hAnsi="Times New Roman" w:cs="Times New Roman"/>
          <w:sz w:val="20"/>
          <w:szCs w:val="20"/>
        </w:rPr>
        <w:t xml:space="preserve">SUNY </w:t>
      </w:r>
      <w:r w:rsidR="004C30E9" w:rsidRPr="00331048">
        <w:rPr>
          <w:rFonts w:ascii="Times New Roman" w:hAnsi="Times New Roman" w:cs="Times New Roman"/>
          <w:sz w:val="20"/>
          <w:szCs w:val="20"/>
        </w:rPr>
        <w:t>research team’s study of evidence-based practices in academic writing in typical secondary classroom</w:t>
      </w:r>
      <w:ins w:id="16" w:author="Paul Benson" w:date="2015-05-13T14:15:00Z">
        <w:r w:rsidR="00410A7A">
          <w:rPr>
            <w:rFonts w:ascii="Times New Roman" w:hAnsi="Times New Roman" w:cs="Times New Roman"/>
            <w:sz w:val="20"/>
            <w:szCs w:val="20"/>
          </w:rPr>
          <w:t>s</w:t>
        </w:r>
      </w:ins>
      <w:r w:rsidR="004C30E9" w:rsidRPr="00331048">
        <w:rPr>
          <w:rFonts w:ascii="Times New Roman" w:hAnsi="Times New Roman" w:cs="Times New Roman"/>
          <w:sz w:val="20"/>
          <w:szCs w:val="20"/>
        </w:rPr>
        <w:t xml:space="preserve">.  The initial funding would be used to </w:t>
      </w:r>
      <w:ins w:id="17" w:author="Paul Benson" w:date="2015-05-13T14:17:00Z">
        <w:r w:rsidR="00CE644C">
          <w:rPr>
            <w:rFonts w:ascii="Times New Roman" w:hAnsi="Times New Roman" w:cs="Times New Roman"/>
            <w:sz w:val="20"/>
            <w:szCs w:val="20"/>
          </w:rPr>
          <w:t xml:space="preserve">establish and </w:t>
        </w:r>
      </w:ins>
      <w:r w:rsidR="004C30E9" w:rsidRPr="00331048">
        <w:rPr>
          <w:rFonts w:ascii="Times New Roman" w:hAnsi="Times New Roman" w:cs="Times New Roman"/>
          <w:sz w:val="20"/>
          <w:szCs w:val="20"/>
        </w:rPr>
        <w:t xml:space="preserve">replicate the professional development </w:t>
      </w:r>
      <w:del w:id="18" w:author="Paul Benson" w:date="2015-05-13T14:15:00Z">
        <w:r w:rsidR="004C30E9" w:rsidRPr="00331048" w:rsidDel="00CE644C">
          <w:rPr>
            <w:rFonts w:ascii="Times New Roman" w:hAnsi="Times New Roman" w:cs="Times New Roman"/>
            <w:sz w:val="20"/>
            <w:szCs w:val="20"/>
          </w:rPr>
          <w:delText>of the</w:delText>
        </w:r>
      </w:del>
      <w:ins w:id="19" w:author="Paul Benson" w:date="2015-05-13T14:15:00Z">
        <w:r w:rsidR="00CE644C">
          <w:rPr>
            <w:rFonts w:ascii="Times New Roman" w:hAnsi="Times New Roman" w:cs="Times New Roman"/>
            <w:sz w:val="20"/>
            <w:szCs w:val="20"/>
          </w:rPr>
          <w:t>for</w:t>
        </w:r>
      </w:ins>
      <w:r w:rsidR="004C30E9" w:rsidRPr="00331048">
        <w:rPr>
          <w:rFonts w:ascii="Times New Roman" w:hAnsi="Times New Roman" w:cs="Times New Roman"/>
          <w:sz w:val="20"/>
          <w:szCs w:val="20"/>
        </w:rPr>
        <w:t xml:space="preserve"> science and social studies teachers first in New York State then </w:t>
      </w:r>
      <w:commentRangeStart w:id="20"/>
      <w:r w:rsidR="004C30E9" w:rsidRPr="00331048">
        <w:rPr>
          <w:rFonts w:ascii="Times New Roman" w:hAnsi="Times New Roman" w:cs="Times New Roman"/>
          <w:sz w:val="20"/>
          <w:szCs w:val="20"/>
        </w:rPr>
        <w:t>nationally</w:t>
      </w:r>
      <w:commentRangeEnd w:id="20"/>
      <w:r w:rsidR="00CE644C">
        <w:rPr>
          <w:rStyle w:val="CommentReference"/>
        </w:rPr>
        <w:commentReference w:id="20"/>
      </w:r>
      <w:r w:rsidR="004C30E9" w:rsidRPr="00331048">
        <w:rPr>
          <w:rFonts w:ascii="Times New Roman" w:hAnsi="Times New Roman" w:cs="Times New Roman"/>
          <w:sz w:val="20"/>
          <w:szCs w:val="20"/>
        </w:rPr>
        <w:t xml:space="preserve"> in the fi</w:t>
      </w:r>
      <w:r w:rsidR="00C96C30" w:rsidRPr="00331048">
        <w:rPr>
          <w:rFonts w:ascii="Times New Roman" w:hAnsi="Times New Roman" w:cs="Times New Roman"/>
          <w:sz w:val="20"/>
          <w:szCs w:val="20"/>
        </w:rPr>
        <w:t>rst year.  In year two</w:t>
      </w:r>
      <w:r w:rsidR="004C30E9" w:rsidRPr="00331048">
        <w:rPr>
          <w:rFonts w:ascii="Times New Roman" w:hAnsi="Times New Roman" w:cs="Times New Roman"/>
          <w:sz w:val="20"/>
          <w:szCs w:val="20"/>
        </w:rPr>
        <w:t>, the research team would collect student wr</w:t>
      </w:r>
      <w:r w:rsidR="00A25004" w:rsidRPr="00331048">
        <w:rPr>
          <w:rFonts w:ascii="Times New Roman" w:hAnsi="Times New Roman" w:cs="Times New Roman"/>
          <w:sz w:val="20"/>
          <w:szCs w:val="20"/>
        </w:rPr>
        <w:t xml:space="preserve">iting </w:t>
      </w:r>
      <w:r w:rsidR="00C96C30" w:rsidRPr="00331048">
        <w:rPr>
          <w:rFonts w:ascii="Times New Roman" w:hAnsi="Times New Roman" w:cs="Times New Roman"/>
          <w:sz w:val="20"/>
          <w:szCs w:val="20"/>
        </w:rPr>
        <w:t xml:space="preserve">samples </w:t>
      </w:r>
      <w:r w:rsidR="00A25004" w:rsidRPr="00331048">
        <w:rPr>
          <w:rFonts w:ascii="Times New Roman" w:hAnsi="Times New Roman" w:cs="Times New Roman"/>
          <w:sz w:val="20"/>
          <w:szCs w:val="20"/>
        </w:rPr>
        <w:t xml:space="preserve">from teachers who </w:t>
      </w:r>
      <w:r w:rsidR="004C30E9" w:rsidRPr="00331048">
        <w:rPr>
          <w:rFonts w:ascii="Times New Roman" w:hAnsi="Times New Roman" w:cs="Times New Roman"/>
          <w:sz w:val="20"/>
          <w:szCs w:val="20"/>
        </w:rPr>
        <w:t xml:space="preserve">received </w:t>
      </w:r>
      <w:r w:rsidR="00C96C30" w:rsidRPr="00331048">
        <w:rPr>
          <w:rFonts w:ascii="Times New Roman" w:hAnsi="Times New Roman" w:cs="Times New Roman"/>
          <w:sz w:val="20"/>
          <w:szCs w:val="20"/>
        </w:rPr>
        <w:t xml:space="preserve">the IES funded </w:t>
      </w:r>
      <w:r w:rsidR="004C30E9" w:rsidRPr="00331048">
        <w:rPr>
          <w:rFonts w:ascii="Times New Roman" w:hAnsi="Times New Roman" w:cs="Times New Roman"/>
          <w:sz w:val="20"/>
          <w:szCs w:val="20"/>
        </w:rPr>
        <w:t>pro</w:t>
      </w:r>
      <w:r w:rsidR="00C96C30" w:rsidRPr="00331048">
        <w:rPr>
          <w:rFonts w:ascii="Times New Roman" w:hAnsi="Times New Roman" w:cs="Times New Roman"/>
          <w:sz w:val="20"/>
          <w:szCs w:val="20"/>
        </w:rPr>
        <w:t xml:space="preserve">fessional development </w:t>
      </w:r>
      <w:ins w:id="21" w:author="Paul Benson" w:date="2015-05-13T14:20:00Z">
        <w:r w:rsidR="00CE644C">
          <w:rPr>
            <w:rFonts w:ascii="Times New Roman" w:hAnsi="Times New Roman" w:cs="Times New Roman"/>
            <w:sz w:val="20"/>
            <w:szCs w:val="20"/>
          </w:rPr>
          <w:t xml:space="preserve">and </w:t>
        </w:r>
      </w:ins>
      <w:del w:id="22" w:author="Paul Benson" w:date="2015-05-13T14:20:00Z">
        <w:r w:rsidR="00C96C30" w:rsidRPr="00331048" w:rsidDel="00CE644C">
          <w:rPr>
            <w:rFonts w:ascii="Times New Roman" w:hAnsi="Times New Roman" w:cs="Times New Roman"/>
            <w:sz w:val="20"/>
            <w:szCs w:val="20"/>
          </w:rPr>
          <w:delText xml:space="preserve">compared </w:delText>
        </w:r>
      </w:del>
      <w:ins w:id="23" w:author="Paul Benson" w:date="2015-05-13T14:20:00Z">
        <w:r w:rsidR="00CE644C" w:rsidRPr="00331048">
          <w:rPr>
            <w:rFonts w:ascii="Times New Roman" w:hAnsi="Times New Roman" w:cs="Times New Roman"/>
            <w:sz w:val="20"/>
            <w:szCs w:val="20"/>
          </w:rPr>
          <w:t>compare</w:t>
        </w:r>
        <w:r w:rsidR="00CE644C">
          <w:rPr>
            <w:rFonts w:ascii="Times New Roman" w:hAnsi="Times New Roman" w:cs="Times New Roman"/>
            <w:sz w:val="20"/>
            <w:szCs w:val="20"/>
          </w:rPr>
          <w:t xml:space="preserve"> it</w:t>
        </w:r>
        <w:r w:rsidR="00CE644C" w:rsidRPr="00331048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r w:rsidR="00C96C30" w:rsidRPr="00331048">
        <w:rPr>
          <w:rFonts w:ascii="Times New Roman" w:hAnsi="Times New Roman" w:cs="Times New Roman"/>
          <w:sz w:val="20"/>
          <w:szCs w:val="20"/>
        </w:rPr>
        <w:t xml:space="preserve">with those </w:t>
      </w:r>
      <w:r w:rsidR="004C30E9" w:rsidRPr="00331048">
        <w:rPr>
          <w:rFonts w:ascii="Times New Roman" w:hAnsi="Times New Roman" w:cs="Times New Roman"/>
          <w:sz w:val="20"/>
          <w:szCs w:val="20"/>
        </w:rPr>
        <w:t xml:space="preserve">that were supported by typical school district </w:t>
      </w:r>
      <w:r w:rsidR="00C96C30" w:rsidRPr="00331048">
        <w:rPr>
          <w:rFonts w:ascii="Times New Roman" w:hAnsi="Times New Roman" w:cs="Times New Roman"/>
          <w:sz w:val="20"/>
          <w:szCs w:val="20"/>
        </w:rPr>
        <w:t>professional development.  Year three of the grant would be used for data analysis of the replication study.</w:t>
      </w:r>
    </w:p>
    <w:p w14:paraId="75F3E935" w14:textId="77777777" w:rsidR="00F3552B" w:rsidRPr="00331048" w:rsidDel="00CE644C" w:rsidRDefault="00F3552B" w:rsidP="00D979EA">
      <w:pPr>
        <w:rPr>
          <w:del w:id="24" w:author="Paul Benson" w:date="2015-05-13T14:22:00Z"/>
          <w:rFonts w:ascii="Times New Roman" w:hAnsi="Times New Roman" w:cs="Times New Roman"/>
          <w:b/>
          <w:color w:val="FF0000"/>
          <w:sz w:val="20"/>
          <w:szCs w:val="20"/>
        </w:rPr>
      </w:pPr>
    </w:p>
    <w:p w14:paraId="2946854D" w14:textId="77777777" w:rsidR="006E2A42" w:rsidRPr="00331048" w:rsidRDefault="006E2A42" w:rsidP="00D979EA">
      <w:pPr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14:paraId="117495F2" w14:textId="77777777" w:rsidR="006E2A42" w:rsidRPr="00331048" w:rsidRDefault="006E2A42" w:rsidP="00D979EA">
      <w:pPr>
        <w:rPr>
          <w:rFonts w:ascii="Times New Roman" w:hAnsi="Times New Roman" w:cs="Times New Roman"/>
          <w:sz w:val="20"/>
          <w:szCs w:val="20"/>
        </w:rPr>
      </w:pPr>
      <w:r w:rsidRPr="00331048">
        <w:rPr>
          <w:rFonts w:ascii="Times New Roman" w:hAnsi="Times New Roman" w:cs="Times New Roman"/>
          <w:sz w:val="20"/>
          <w:szCs w:val="20"/>
        </w:rPr>
        <w:tab/>
        <w:t xml:space="preserve">We welcome your invitation to submit a full proposal to </w:t>
      </w:r>
      <w:commentRangeStart w:id="25"/>
      <w:r w:rsidRPr="00331048">
        <w:rPr>
          <w:rFonts w:ascii="Times New Roman" w:hAnsi="Times New Roman" w:cs="Times New Roman"/>
          <w:sz w:val="20"/>
          <w:szCs w:val="20"/>
        </w:rPr>
        <w:t>IES</w:t>
      </w:r>
      <w:commentRangeEnd w:id="25"/>
      <w:r w:rsidR="00CE644C">
        <w:rPr>
          <w:rStyle w:val="CommentReference"/>
        </w:rPr>
        <w:commentReference w:id="25"/>
      </w:r>
      <w:r w:rsidRPr="00331048">
        <w:rPr>
          <w:rFonts w:ascii="Times New Roman" w:hAnsi="Times New Roman" w:cs="Times New Roman"/>
          <w:sz w:val="20"/>
          <w:szCs w:val="20"/>
        </w:rPr>
        <w:t>.</w:t>
      </w:r>
    </w:p>
    <w:p w14:paraId="40A91684" w14:textId="77777777" w:rsidR="00CA7DF4" w:rsidRPr="00331048" w:rsidRDefault="00CA7DF4" w:rsidP="00D979EA">
      <w:pPr>
        <w:rPr>
          <w:rFonts w:ascii="Times New Roman" w:hAnsi="Times New Roman" w:cs="Times New Roman"/>
          <w:sz w:val="20"/>
          <w:szCs w:val="20"/>
        </w:rPr>
      </w:pPr>
    </w:p>
    <w:p w14:paraId="31D1A93C" w14:textId="77777777" w:rsidR="00CA7DF4" w:rsidRPr="00331048" w:rsidRDefault="00524A64" w:rsidP="00D979EA">
      <w:pPr>
        <w:rPr>
          <w:rFonts w:ascii="Times New Roman" w:hAnsi="Times New Roman" w:cs="Times New Roman"/>
          <w:sz w:val="20"/>
          <w:szCs w:val="20"/>
        </w:rPr>
      </w:pPr>
      <w:r w:rsidRPr="00331048">
        <w:rPr>
          <w:rFonts w:ascii="Times New Roman" w:hAnsi="Times New Roman" w:cs="Times New Roman"/>
          <w:sz w:val="20"/>
          <w:szCs w:val="20"/>
        </w:rPr>
        <w:t xml:space="preserve">Dr. Michael Jabot </w:t>
      </w:r>
      <w:r w:rsidRPr="00331048">
        <w:rPr>
          <w:rFonts w:ascii="Times New Roman" w:hAnsi="Times New Roman" w:cs="Times New Roman"/>
          <w:sz w:val="20"/>
          <w:szCs w:val="20"/>
        </w:rPr>
        <w:tab/>
      </w:r>
      <w:r w:rsidRPr="00331048">
        <w:rPr>
          <w:rFonts w:ascii="Times New Roman" w:hAnsi="Times New Roman" w:cs="Times New Roman"/>
          <w:sz w:val="20"/>
          <w:szCs w:val="20"/>
        </w:rPr>
        <w:tab/>
      </w:r>
      <w:r w:rsidRPr="00331048">
        <w:rPr>
          <w:rFonts w:ascii="Times New Roman" w:hAnsi="Times New Roman" w:cs="Times New Roman"/>
          <w:sz w:val="20"/>
          <w:szCs w:val="20"/>
        </w:rPr>
        <w:tab/>
      </w:r>
      <w:r w:rsidRPr="00331048">
        <w:rPr>
          <w:rFonts w:ascii="Times New Roman" w:hAnsi="Times New Roman" w:cs="Times New Roman"/>
          <w:sz w:val="20"/>
          <w:szCs w:val="20"/>
        </w:rPr>
        <w:tab/>
      </w:r>
      <w:r w:rsidRPr="00331048">
        <w:rPr>
          <w:rFonts w:ascii="Times New Roman" w:hAnsi="Times New Roman" w:cs="Times New Roman"/>
          <w:sz w:val="20"/>
          <w:szCs w:val="20"/>
        </w:rPr>
        <w:tab/>
      </w:r>
      <w:r w:rsidRPr="00331048">
        <w:rPr>
          <w:rFonts w:ascii="Times New Roman" w:hAnsi="Times New Roman" w:cs="Times New Roman"/>
          <w:sz w:val="20"/>
          <w:szCs w:val="20"/>
        </w:rPr>
        <w:tab/>
      </w:r>
      <w:r w:rsidR="00CA7DF4" w:rsidRPr="00331048">
        <w:rPr>
          <w:rFonts w:ascii="Times New Roman" w:hAnsi="Times New Roman" w:cs="Times New Roman"/>
          <w:sz w:val="20"/>
          <w:szCs w:val="20"/>
        </w:rPr>
        <w:t>Dr. Kathleen Magiera</w:t>
      </w:r>
    </w:p>
    <w:p w14:paraId="5356301F" w14:textId="77777777" w:rsidR="00995FF6" w:rsidRPr="00331048" w:rsidRDefault="00995FF6">
      <w:pPr>
        <w:rPr>
          <w:rFonts w:ascii="Times New Roman" w:hAnsi="Times New Roman" w:cs="Times New Roman"/>
          <w:sz w:val="20"/>
          <w:szCs w:val="20"/>
        </w:rPr>
      </w:pPr>
    </w:p>
    <w:p w14:paraId="2C81007C" w14:textId="77777777" w:rsidR="00582288" w:rsidRPr="00331048" w:rsidRDefault="00582288">
      <w:pPr>
        <w:rPr>
          <w:rFonts w:ascii="Times New Roman" w:hAnsi="Times New Roman" w:cs="Times New Roman"/>
          <w:sz w:val="20"/>
          <w:szCs w:val="20"/>
        </w:rPr>
      </w:pPr>
    </w:p>
    <w:p w14:paraId="6BFC6C1C" w14:textId="77777777" w:rsidR="00524A64" w:rsidRPr="00331048" w:rsidRDefault="00524A64" w:rsidP="00524A64">
      <w:pPr>
        <w:rPr>
          <w:rFonts w:ascii="Times New Roman" w:hAnsi="Times New Roman" w:cs="Times New Roman"/>
          <w:sz w:val="22"/>
          <w:szCs w:val="22"/>
        </w:rPr>
      </w:pPr>
      <w:r w:rsidRPr="00331048">
        <w:rPr>
          <w:rFonts w:ascii="Times New Roman" w:hAnsi="Times New Roman" w:cs="Times New Roman"/>
          <w:sz w:val="20"/>
          <w:szCs w:val="20"/>
        </w:rPr>
        <w:t>Professor</w:t>
      </w:r>
      <w:r w:rsidRPr="00331048">
        <w:rPr>
          <w:rFonts w:ascii="Times New Roman" w:hAnsi="Times New Roman" w:cs="Times New Roman"/>
          <w:sz w:val="22"/>
          <w:szCs w:val="22"/>
        </w:rPr>
        <w:tab/>
      </w:r>
      <w:r w:rsidRPr="00331048">
        <w:rPr>
          <w:rFonts w:ascii="Times New Roman" w:hAnsi="Times New Roman" w:cs="Times New Roman"/>
          <w:sz w:val="22"/>
          <w:szCs w:val="22"/>
        </w:rPr>
        <w:tab/>
      </w:r>
      <w:r w:rsidRPr="00331048">
        <w:rPr>
          <w:rFonts w:ascii="Times New Roman" w:hAnsi="Times New Roman" w:cs="Times New Roman"/>
          <w:sz w:val="22"/>
          <w:szCs w:val="22"/>
        </w:rPr>
        <w:tab/>
      </w:r>
      <w:r w:rsidRPr="00331048">
        <w:rPr>
          <w:rFonts w:ascii="Times New Roman" w:hAnsi="Times New Roman" w:cs="Times New Roman"/>
          <w:sz w:val="22"/>
          <w:szCs w:val="22"/>
        </w:rPr>
        <w:tab/>
      </w:r>
      <w:r w:rsidRPr="00331048">
        <w:rPr>
          <w:rFonts w:ascii="Times New Roman" w:hAnsi="Times New Roman" w:cs="Times New Roman"/>
          <w:sz w:val="22"/>
          <w:szCs w:val="22"/>
        </w:rPr>
        <w:tab/>
      </w:r>
      <w:r w:rsidRPr="00331048">
        <w:rPr>
          <w:rFonts w:ascii="Times New Roman" w:hAnsi="Times New Roman" w:cs="Times New Roman"/>
          <w:sz w:val="22"/>
          <w:szCs w:val="22"/>
        </w:rPr>
        <w:tab/>
      </w:r>
      <w:r w:rsidRPr="00331048">
        <w:rPr>
          <w:rFonts w:ascii="Times New Roman" w:hAnsi="Times New Roman" w:cs="Times New Roman"/>
          <w:sz w:val="22"/>
          <w:szCs w:val="22"/>
        </w:rPr>
        <w:tab/>
      </w:r>
      <w:r w:rsidRPr="00331048">
        <w:rPr>
          <w:rFonts w:ascii="Times New Roman" w:hAnsi="Times New Roman" w:cs="Times New Roman"/>
          <w:sz w:val="20"/>
          <w:szCs w:val="20"/>
        </w:rPr>
        <w:t>Associate Professor</w:t>
      </w:r>
    </w:p>
    <w:p w14:paraId="4DCC70EC" w14:textId="77777777" w:rsidR="00524A64" w:rsidRPr="00331048" w:rsidRDefault="00524A64" w:rsidP="00524A64">
      <w:pPr>
        <w:rPr>
          <w:rFonts w:ascii="Times New Roman" w:hAnsi="Times New Roman" w:cs="Times New Roman"/>
          <w:sz w:val="20"/>
          <w:szCs w:val="20"/>
        </w:rPr>
      </w:pPr>
      <w:r w:rsidRPr="00331048">
        <w:rPr>
          <w:rFonts w:ascii="Times New Roman" w:hAnsi="Times New Roman" w:cs="Times New Roman"/>
          <w:sz w:val="20"/>
          <w:szCs w:val="20"/>
        </w:rPr>
        <w:t>Department of Curriculum &amp; Instruction</w:t>
      </w:r>
      <w:r w:rsidRPr="00331048">
        <w:rPr>
          <w:rFonts w:ascii="Times New Roman" w:hAnsi="Times New Roman" w:cs="Times New Roman"/>
          <w:sz w:val="20"/>
          <w:szCs w:val="20"/>
        </w:rPr>
        <w:tab/>
      </w:r>
      <w:r w:rsidRPr="00331048">
        <w:rPr>
          <w:rFonts w:ascii="Times New Roman" w:hAnsi="Times New Roman" w:cs="Times New Roman"/>
          <w:sz w:val="20"/>
          <w:szCs w:val="20"/>
        </w:rPr>
        <w:tab/>
      </w:r>
      <w:r w:rsidRPr="00331048">
        <w:rPr>
          <w:rFonts w:ascii="Times New Roman" w:hAnsi="Times New Roman" w:cs="Times New Roman"/>
          <w:sz w:val="20"/>
          <w:szCs w:val="20"/>
        </w:rPr>
        <w:tab/>
      </w:r>
      <w:r w:rsidRPr="00331048">
        <w:rPr>
          <w:rFonts w:ascii="Times New Roman" w:hAnsi="Times New Roman" w:cs="Times New Roman"/>
          <w:sz w:val="20"/>
          <w:szCs w:val="20"/>
        </w:rPr>
        <w:tab/>
        <w:t>Department of Curriculum &amp; Instruction</w:t>
      </w:r>
    </w:p>
    <w:p w14:paraId="3714E63A" w14:textId="77777777" w:rsidR="00524A64" w:rsidRPr="00331048" w:rsidRDefault="00524A64" w:rsidP="00524A64">
      <w:pPr>
        <w:rPr>
          <w:rFonts w:ascii="Times New Roman" w:hAnsi="Times New Roman" w:cs="Times New Roman"/>
          <w:sz w:val="22"/>
          <w:szCs w:val="22"/>
        </w:rPr>
      </w:pPr>
    </w:p>
    <w:sectPr w:rsidR="00524A64" w:rsidRPr="00331048" w:rsidSect="009A73CA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cols w:space="720"/>
      <w:titlePg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0" w:author="Paul Benson" w:date="2015-05-13T14:20:00Z" w:initials="PB">
    <w:p w14:paraId="37D10667" w14:textId="77777777" w:rsidR="00CE644C" w:rsidRDefault="00CE644C">
      <w:pPr>
        <w:pStyle w:val="CommentText"/>
      </w:pPr>
      <w:r>
        <w:rPr>
          <w:rStyle w:val="CommentReference"/>
        </w:rPr>
        <w:annotationRef/>
      </w:r>
      <w:r>
        <w:t>This is a big step.  I’d move the national piece to year two minimally.</w:t>
      </w:r>
    </w:p>
  </w:comment>
  <w:comment w:id="25" w:author="Paul Benson" w:date="2015-05-13T14:27:00Z" w:initials="PB">
    <w:p w14:paraId="68EF7442" w14:textId="77777777" w:rsidR="00CE644C" w:rsidRDefault="00CE644C">
      <w:pPr>
        <w:pStyle w:val="CommentText"/>
      </w:pPr>
      <w:r>
        <w:rPr>
          <w:rStyle w:val="CommentReference"/>
        </w:rPr>
        <w:annotationRef/>
      </w:r>
      <w:r>
        <w:t xml:space="preserve">It is not clear to me how this will cost $1.4 million.  The </w:t>
      </w:r>
      <w:proofErr w:type="spellStart"/>
      <w:r>
        <w:t>NoE</w:t>
      </w:r>
      <w:proofErr w:type="spellEnd"/>
      <w:r>
        <w:t xml:space="preserve"> grants just about covered this work.  </w:t>
      </w:r>
      <w:r w:rsidR="005F1D3A">
        <w:t xml:space="preserve"> Dani McMay runs sophisticated software to analyze her data, maybe something like it should </w:t>
      </w:r>
      <w:proofErr w:type="spellStart"/>
      <w:r w:rsidR="005F1D3A">
        <w:t>eb</w:t>
      </w:r>
      <w:proofErr w:type="spellEnd"/>
      <w:r w:rsidR="005F1D3A">
        <w:t xml:space="preserve"> included.  An online course or pro-development online course.  </w:t>
      </w:r>
      <w:r w:rsidR="005F1D3A">
        <w:t>Just seems to need more.</w:t>
      </w:r>
      <w:bookmarkStart w:id="26" w:name="_GoBack"/>
      <w:bookmarkEnd w:id="26"/>
      <w:r w:rsidR="005F1D3A">
        <w:t xml:space="preserve"> </w:t>
      </w:r>
    </w:p>
  </w:comment>
</w:comment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74783" w14:textId="77777777" w:rsidR="00CE644C" w:rsidRDefault="00CE644C" w:rsidP="00582288">
      <w:r>
        <w:separator/>
      </w:r>
    </w:p>
  </w:endnote>
  <w:endnote w:type="continuationSeparator" w:id="0">
    <w:p w14:paraId="1EB28D05" w14:textId="77777777" w:rsidR="00CE644C" w:rsidRDefault="00CE644C" w:rsidP="00582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9A0456" w14:textId="77777777" w:rsidR="00CE644C" w:rsidRPr="00CE6B69" w:rsidRDefault="00CE644C" w:rsidP="009A73CA">
    <w:pPr>
      <w:pStyle w:val="Footer"/>
      <w:jc w:val="center"/>
      <w:rPr>
        <w:rFonts w:ascii="Helvetica" w:hAnsi="Helvetica"/>
        <w:sz w:val="16"/>
      </w:rPr>
    </w:pPr>
    <w:r w:rsidRPr="00CE6B69">
      <w:rPr>
        <w:rFonts w:ascii="Helvetica" w:hAnsi="Helvetica"/>
        <w:sz w:val="16"/>
      </w:rPr>
      <w:t>280 Central Avenue</w:t>
    </w:r>
    <w:r>
      <w:rPr>
        <w:rFonts w:ascii="Helvetica" w:hAnsi="Helvetica"/>
        <w:sz w:val="16"/>
      </w:rPr>
      <w:t xml:space="preserve">   </w:t>
    </w:r>
    <w:r w:rsidRPr="00CE6B69">
      <w:rPr>
        <w:rFonts w:ascii="Helvetica" w:hAnsi="Helvetica"/>
        <w:sz w:val="16"/>
      </w:rPr>
      <w:t xml:space="preserve">     705 Maytum Hall</w:t>
    </w:r>
    <w:r w:rsidRPr="00CE6B69">
      <w:rPr>
        <w:rFonts w:ascii="Helvetica" w:hAnsi="Helvetica"/>
        <w:sz w:val="16"/>
      </w:rPr>
      <w:tab/>
      <w:t xml:space="preserve">   </w:t>
    </w:r>
    <w:r>
      <w:rPr>
        <w:rFonts w:ascii="Helvetica" w:hAnsi="Helvetica"/>
        <w:sz w:val="16"/>
      </w:rPr>
      <w:t xml:space="preserve">   </w:t>
    </w:r>
    <w:r w:rsidRPr="00CE6B69">
      <w:rPr>
        <w:rFonts w:ascii="Helvetica" w:hAnsi="Helvetica"/>
        <w:sz w:val="16"/>
      </w:rPr>
      <w:t xml:space="preserve">  Fredonia, NY 14063   </w:t>
    </w:r>
    <w:r>
      <w:rPr>
        <w:rFonts w:ascii="Helvetica" w:hAnsi="Helvetica"/>
        <w:sz w:val="16"/>
      </w:rPr>
      <w:t xml:space="preserve">   </w:t>
    </w:r>
    <w:r w:rsidRPr="00CE6B69">
      <w:rPr>
        <w:rFonts w:ascii="Helvetica" w:hAnsi="Helvetica"/>
        <w:sz w:val="16"/>
      </w:rPr>
      <w:t xml:space="preserve">  T 716.673.3311    </w:t>
    </w:r>
    <w:r>
      <w:rPr>
        <w:rFonts w:ascii="Helvetica" w:hAnsi="Helvetica"/>
        <w:sz w:val="16"/>
      </w:rPr>
      <w:t xml:space="preserve">   </w:t>
    </w:r>
    <w:r w:rsidRPr="00CE6B69">
      <w:rPr>
        <w:rFonts w:ascii="Helvetica" w:hAnsi="Helvetica"/>
        <w:sz w:val="16"/>
      </w:rPr>
      <w:t xml:space="preserve"> F 716.673.3794   </w:t>
    </w:r>
    <w:r>
      <w:rPr>
        <w:rFonts w:ascii="Helvetica" w:hAnsi="Helvetica"/>
        <w:sz w:val="16"/>
      </w:rPr>
      <w:t xml:space="preserve">   </w:t>
    </w:r>
    <w:r w:rsidRPr="00CE6B69">
      <w:rPr>
        <w:rFonts w:ascii="Helvetica" w:hAnsi="Helvetica"/>
        <w:sz w:val="16"/>
      </w:rPr>
      <w:t xml:space="preserve">  </w:t>
    </w:r>
    <w:r w:rsidRPr="00CE6B69">
      <w:rPr>
        <w:rFonts w:ascii="Helvetica" w:hAnsi="Helvetica"/>
        <w:b/>
        <w:sz w:val="16"/>
      </w:rPr>
      <w:t>fredonia.edu/coe</w:t>
    </w:r>
  </w:p>
  <w:p w14:paraId="31A54217" w14:textId="77777777" w:rsidR="00CE644C" w:rsidRDefault="00CE644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225E12" w14:textId="77777777" w:rsidR="00CE644C" w:rsidRDefault="00CE644C" w:rsidP="00582288">
      <w:r>
        <w:separator/>
      </w:r>
    </w:p>
  </w:footnote>
  <w:footnote w:type="continuationSeparator" w:id="0">
    <w:p w14:paraId="54EE92D2" w14:textId="77777777" w:rsidR="00CE644C" w:rsidRDefault="00CE644C" w:rsidP="0058228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8F2AA" w14:textId="77777777" w:rsidR="00CE644C" w:rsidRPr="00582288" w:rsidRDefault="00CE644C" w:rsidP="00E929A1">
    <w:pPr>
      <w:pStyle w:val="Header"/>
      <w:tabs>
        <w:tab w:val="left" w:pos="1152"/>
        <w:tab w:val="center" w:pos="468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807946" w14:textId="77777777" w:rsidR="00CE644C" w:rsidRDefault="00CE644C" w:rsidP="009A73CA">
    <w:pPr>
      <w:pStyle w:val="Header"/>
      <w:tabs>
        <w:tab w:val="left" w:pos="1152"/>
        <w:tab w:val="center" w:pos="468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39B9B70A" wp14:editId="24AFCC9B">
          <wp:simplePos x="0" y="0"/>
          <wp:positionH relativeFrom="column">
            <wp:posOffset>1828800</wp:posOffset>
          </wp:positionH>
          <wp:positionV relativeFrom="paragraph">
            <wp:posOffset>-228600</wp:posOffset>
          </wp:positionV>
          <wp:extent cx="2286000" cy="1590675"/>
          <wp:effectExtent l="0" t="0" r="0" b="9525"/>
          <wp:wrapNone/>
          <wp:docPr id="2" name="Picture 2" descr="Mac HD:Users:pickreig:Desktop:Screen Shot 2014-06-11 at 12.21.05 P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HD:Users:pickreig:Desktop:Screen Shot 2014-06-11 at 12.21.05 PM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25"/>
                  <a:stretch/>
                </pic:blipFill>
                <pic:spPr bwMode="auto">
                  <a:xfrm>
                    <a:off x="0" y="0"/>
                    <a:ext cx="2286000" cy="1590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5AB91A71" w14:textId="77777777" w:rsidR="00CE644C" w:rsidRDefault="00CE644C">
    <w:pPr>
      <w:pStyle w:val="Header"/>
    </w:pPr>
  </w:p>
  <w:p w14:paraId="0A383ABE" w14:textId="77777777" w:rsidR="00CE644C" w:rsidRDefault="00CE644C">
    <w:pPr>
      <w:pStyle w:val="Header"/>
    </w:pPr>
  </w:p>
  <w:p w14:paraId="2A324EC3" w14:textId="77777777" w:rsidR="00CE644C" w:rsidRDefault="00CE644C">
    <w:pPr>
      <w:pStyle w:val="Header"/>
    </w:pPr>
  </w:p>
  <w:p w14:paraId="67044A1B" w14:textId="77777777" w:rsidR="00CE644C" w:rsidRDefault="00CE644C">
    <w:pPr>
      <w:pStyle w:val="Header"/>
    </w:pPr>
  </w:p>
  <w:p w14:paraId="2A9BE1A6" w14:textId="77777777" w:rsidR="00CE644C" w:rsidRDefault="00CE644C">
    <w:pPr>
      <w:pStyle w:val="Header"/>
    </w:pPr>
  </w:p>
  <w:p w14:paraId="392C701A" w14:textId="77777777" w:rsidR="00CE644C" w:rsidRDefault="00CE644C">
    <w:pPr>
      <w:pStyle w:val="Header"/>
    </w:pPr>
  </w:p>
  <w:p w14:paraId="78D56444" w14:textId="77777777" w:rsidR="00CE644C" w:rsidRDefault="00CE64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5E8"/>
    <w:rsid w:val="00064C46"/>
    <w:rsid w:val="00064CF4"/>
    <w:rsid w:val="000D0DB0"/>
    <w:rsid w:val="00107D37"/>
    <w:rsid w:val="00161119"/>
    <w:rsid w:val="001727D9"/>
    <w:rsid w:val="00234530"/>
    <w:rsid w:val="00331048"/>
    <w:rsid w:val="00353F82"/>
    <w:rsid w:val="003C4F59"/>
    <w:rsid w:val="00402F93"/>
    <w:rsid w:val="00410A7A"/>
    <w:rsid w:val="004127F8"/>
    <w:rsid w:val="00441CC4"/>
    <w:rsid w:val="00451495"/>
    <w:rsid w:val="004C30E9"/>
    <w:rsid w:val="00524A64"/>
    <w:rsid w:val="00536017"/>
    <w:rsid w:val="00562440"/>
    <w:rsid w:val="00563C3C"/>
    <w:rsid w:val="00582288"/>
    <w:rsid w:val="00593A00"/>
    <w:rsid w:val="005B5959"/>
    <w:rsid w:val="005F1D3A"/>
    <w:rsid w:val="006418F2"/>
    <w:rsid w:val="00694A55"/>
    <w:rsid w:val="006E2A42"/>
    <w:rsid w:val="006E5C04"/>
    <w:rsid w:val="00775A9E"/>
    <w:rsid w:val="007B7F44"/>
    <w:rsid w:val="00820981"/>
    <w:rsid w:val="00821F29"/>
    <w:rsid w:val="0088630C"/>
    <w:rsid w:val="00886FBD"/>
    <w:rsid w:val="00987D2A"/>
    <w:rsid w:val="00995FF6"/>
    <w:rsid w:val="009A59DF"/>
    <w:rsid w:val="009A73CA"/>
    <w:rsid w:val="009E4DC0"/>
    <w:rsid w:val="00A25004"/>
    <w:rsid w:val="00A3317D"/>
    <w:rsid w:val="00A73E03"/>
    <w:rsid w:val="00AD4F41"/>
    <w:rsid w:val="00AF1CF2"/>
    <w:rsid w:val="00AF3C94"/>
    <w:rsid w:val="00B06766"/>
    <w:rsid w:val="00B24B34"/>
    <w:rsid w:val="00BF7001"/>
    <w:rsid w:val="00C042E4"/>
    <w:rsid w:val="00C96C30"/>
    <w:rsid w:val="00CA7DF4"/>
    <w:rsid w:val="00CE45E8"/>
    <w:rsid w:val="00CE644C"/>
    <w:rsid w:val="00CE6B69"/>
    <w:rsid w:val="00CF28CB"/>
    <w:rsid w:val="00D74143"/>
    <w:rsid w:val="00D979EA"/>
    <w:rsid w:val="00DA0FB3"/>
    <w:rsid w:val="00DE6BC2"/>
    <w:rsid w:val="00E2439C"/>
    <w:rsid w:val="00E929A1"/>
    <w:rsid w:val="00EE3057"/>
    <w:rsid w:val="00F3552B"/>
    <w:rsid w:val="00F671EA"/>
    <w:rsid w:val="00FA5004"/>
    <w:rsid w:val="00FE1C1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C2546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2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288"/>
  </w:style>
  <w:style w:type="paragraph" w:styleId="Footer">
    <w:name w:val="footer"/>
    <w:basedOn w:val="Normal"/>
    <w:link w:val="FooterChar"/>
    <w:uiPriority w:val="99"/>
    <w:unhideWhenUsed/>
    <w:rsid w:val="005822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288"/>
  </w:style>
  <w:style w:type="paragraph" w:styleId="BalloonText">
    <w:name w:val="Balloon Text"/>
    <w:basedOn w:val="Normal"/>
    <w:link w:val="BalloonTextChar"/>
    <w:uiPriority w:val="99"/>
    <w:semiHidden/>
    <w:unhideWhenUsed/>
    <w:rsid w:val="005822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288"/>
    <w:rPr>
      <w:rFonts w:ascii="Lucida Grande" w:hAnsi="Lucida Grande" w:cs="Lucida Grande"/>
      <w:sz w:val="18"/>
      <w:szCs w:val="18"/>
    </w:rPr>
  </w:style>
  <w:style w:type="character" w:customStyle="1" w:styleId="il">
    <w:name w:val="il"/>
    <w:basedOn w:val="DefaultParagraphFont"/>
    <w:rsid w:val="00410A7A"/>
  </w:style>
  <w:style w:type="character" w:styleId="CommentReference">
    <w:name w:val="annotation reference"/>
    <w:basedOn w:val="DefaultParagraphFont"/>
    <w:uiPriority w:val="99"/>
    <w:semiHidden/>
    <w:unhideWhenUsed/>
    <w:rsid w:val="00CE644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644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644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644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644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228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2288"/>
  </w:style>
  <w:style w:type="paragraph" w:styleId="Footer">
    <w:name w:val="footer"/>
    <w:basedOn w:val="Normal"/>
    <w:link w:val="FooterChar"/>
    <w:uiPriority w:val="99"/>
    <w:unhideWhenUsed/>
    <w:rsid w:val="005822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2288"/>
  </w:style>
  <w:style w:type="paragraph" w:styleId="BalloonText">
    <w:name w:val="Balloon Text"/>
    <w:basedOn w:val="Normal"/>
    <w:link w:val="BalloonTextChar"/>
    <w:uiPriority w:val="99"/>
    <w:semiHidden/>
    <w:unhideWhenUsed/>
    <w:rsid w:val="005822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288"/>
    <w:rPr>
      <w:rFonts w:ascii="Lucida Grande" w:hAnsi="Lucida Grande" w:cs="Lucida Grande"/>
      <w:sz w:val="18"/>
      <w:szCs w:val="18"/>
    </w:rPr>
  </w:style>
  <w:style w:type="character" w:customStyle="1" w:styleId="il">
    <w:name w:val="il"/>
    <w:basedOn w:val="DefaultParagraphFont"/>
    <w:rsid w:val="00410A7A"/>
  </w:style>
  <w:style w:type="character" w:styleId="CommentReference">
    <w:name w:val="annotation reference"/>
    <w:basedOn w:val="DefaultParagraphFont"/>
    <w:uiPriority w:val="99"/>
    <w:semiHidden/>
    <w:unhideWhenUsed/>
    <w:rsid w:val="00CE644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644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644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644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644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comments" Target="comment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iera\AppData\Local\Temp\NewCOELetterhea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\Users\magiera\AppData\Local\Temp\NewCOELetterhead-2.dotx</Template>
  <TotalTime>1</TotalTime>
  <Pages>1</Pages>
  <Words>416</Words>
  <Characters>2372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Fredonia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SUNY Fredonia</dc:creator>
  <cp:lastModifiedBy>Paul Benson</cp:lastModifiedBy>
  <cp:revision>2</cp:revision>
  <cp:lastPrinted>2015-05-13T12:38:00Z</cp:lastPrinted>
  <dcterms:created xsi:type="dcterms:W3CDTF">2015-05-13T18:28:00Z</dcterms:created>
  <dcterms:modified xsi:type="dcterms:W3CDTF">2015-05-13T18:28:00Z</dcterms:modified>
</cp:coreProperties>
</file>